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92AFD" w14:textId="237F2076" w:rsidR="00DC47C2" w:rsidRDefault="00D5643B">
      <w:pPr>
        <w:rPr>
          <w:ins w:id="0" w:author="Eliane Bugod" w:date="2018-02-06T12:26:00Z"/>
        </w:rPr>
      </w:pPr>
      <w:r w:rsidRPr="00D055D4">
        <w:rPr>
          <w:b/>
          <w:i/>
        </w:rPr>
        <w:t>Brochure Edits</w:t>
      </w:r>
    </w:p>
    <w:p w14:paraId="59F8CBA2" w14:textId="5F0D20B0" w:rsidR="00D5643B" w:rsidRDefault="00D5643B">
      <w:r>
        <w:t>Numbered bullet points represent pages</w:t>
      </w:r>
    </w:p>
    <w:p w14:paraId="1F93F65D" w14:textId="3963E142" w:rsidR="0089138F" w:rsidRPr="0089138F" w:rsidRDefault="00D5643B" w:rsidP="00D055D4">
      <w:pPr>
        <w:pStyle w:val="ListParagraph"/>
        <w:rPr>
          <w:ins w:id="1" w:author="Byron Bennett" w:date="2018-02-06T12:05:00Z"/>
          <w:b/>
          <w:bCs/>
        </w:rPr>
      </w:pPr>
      <w:r>
        <w:t>Page 1</w:t>
      </w:r>
      <w:ins w:id="2" w:author="Byron Bennett" w:date="2018-02-06T12:04:00Z">
        <w:r w:rsidR="0089138F">
          <w:t xml:space="preserve"> </w:t>
        </w:r>
      </w:ins>
      <w:ins w:id="3" w:author="Luan Cox" w:date="2018-02-06T16:43:00Z">
        <w:r w:rsidR="00D055D4">
          <w:t xml:space="preserve">Change logo to </w:t>
        </w:r>
        <w:proofErr w:type="spellStart"/>
        <w:r w:rsidR="00D055D4">
          <w:t>FinMkt</w:t>
        </w:r>
        <w:proofErr w:type="spellEnd"/>
        <w:r w:rsidR="00D055D4">
          <w:t xml:space="preserve"> Gateway logo</w:t>
        </w:r>
      </w:ins>
    </w:p>
    <w:p w14:paraId="059920DE" w14:textId="77777777" w:rsidR="00DC47C2" w:rsidRDefault="00DC47C2" w:rsidP="00D055D4">
      <w:pPr>
        <w:pStyle w:val="ListParagraph"/>
        <w:rPr>
          <w:ins w:id="4" w:author="Eliane Bugod" w:date="2018-02-06T12:28:00Z"/>
          <w:rFonts w:ascii="Helvetica Neue" w:eastAsia="Times New Roman" w:hAnsi="Helvetica Neue" w:cs="Times New Roman"/>
          <w:color w:val="555555"/>
          <w:sz w:val="23"/>
          <w:szCs w:val="23"/>
          <w:shd w:val="clear" w:color="auto" w:fill="FFFFFF"/>
        </w:rPr>
      </w:pPr>
    </w:p>
    <w:p w14:paraId="773120B2" w14:textId="7C001243" w:rsidR="00D87476" w:rsidRPr="00D055D4" w:rsidRDefault="00D055D4" w:rsidP="00D055D4">
      <w:pPr>
        <w:rPr>
          <w:ins w:id="5" w:author="Byron Bennett" w:date="2018-02-06T12:03:00Z"/>
          <w:rFonts w:ascii="Times" w:eastAsia="Times New Roman" w:hAnsi="Times" w:cs="Times New Roman"/>
          <w:sz w:val="20"/>
          <w:szCs w:val="20"/>
        </w:rPr>
      </w:pPr>
      <w:ins w:id="6" w:author="Luan Cox" w:date="2018-02-06T16:43:00Z">
        <w:r>
          <w:rPr>
            <w:rFonts w:ascii="Helvetica Neue" w:eastAsia="Times New Roman" w:hAnsi="Helvetica Neue" w:cs="Times New Roman"/>
            <w:color w:val="555555"/>
            <w:sz w:val="23"/>
            <w:szCs w:val="23"/>
            <w:shd w:val="clear" w:color="auto" w:fill="FFFFFF"/>
          </w:rPr>
          <w:t xml:space="preserve">Change left side text to: </w:t>
        </w:r>
      </w:ins>
    </w:p>
    <w:p w14:paraId="39BD3D8B" w14:textId="29C985D2" w:rsidR="00D5643B" w:rsidRDefault="00D5643B" w:rsidP="00D5643B">
      <w:pPr>
        <w:pStyle w:val="ListParagraph"/>
        <w:numPr>
          <w:ilvl w:val="1"/>
          <w:numId w:val="1"/>
        </w:numPr>
      </w:pPr>
      <w:r>
        <w:t>A ce</w:t>
      </w:r>
      <w:r w:rsidR="00EC0335">
        <w:t xml:space="preserve">ntralized platform that connects consumer and small-business </w:t>
      </w:r>
      <w:r w:rsidR="0008609D">
        <w:t xml:space="preserve">acquisition leads and affiliate marketing efforts directly to </w:t>
      </w:r>
      <w:ins w:id="7" w:author="Nathan Barber" w:date="2018-02-02T19:34:00Z">
        <w:r w:rsidR="002C1F57">
          <w:t xml:space="preserve">online </w:t>
        </w:r>
      </w:ins>
      <w:r w:rsidR="0008609D">
        <w:t>lenders</w:t>
      </w:r>
      <w:r w:rsidR="00EC0335">
        <w:t>.</w:t>
      </w:r>
    </w:p>
    <w:p w14:paraId="2BEECB6C" w14:textId="6C9C1F91" w:rsidR="0008609D" w:rsidRDefault="00D055D4" w:rsidP="00D055D4">
      <w:pPr>
        <w:pStyle w:val="ListParagraph"/>
      </w:pPr>
      <w:ins w:id="8" w:author="Luan Cox" w:date="2018-02-06T16:45:00Z">
        <w:r>
          <w:t>Back contact cover:</w:t>
        </w:r>
      </w:ins>
      <w:ins w:id="9" w:author="Byron Bennett" w:date="2018-02-06T12:06:00Z">
        <w:r w:rsidR="0089138F">
          <w:t xml:space="preserve"> START USING THE POWER OF FINMKT GATEWAY TODAY</w:t>
        </w:r>
      </w:ins>
    </w:p>
    <w:p w14:paraId="02FEC47B" w14:textId="45176569" w:rsidR="0008609D" w:rsidRDefault="002E50E4" w:rsidP="0008609D">
      <w:pPr>
        <w:pStyle w:val="ListParagraph"/>
        <w:numPr>
          <w:ilvl w:val="1"/>
          <w:numId w:val="1"/>
        </w:numPr>
      </w:pPr>
      <w:ins w:id="10" w:author="Luan Cox" w:date="2018-02-05T14:52:00Z">
        <w:r w:rsidRPr="00D055D4">
          <w:t>info</w:t>
        </w:r>
        <w:r w:rsidRPr="002E50E4">
          <w:t>@finmkt.io</w:t>
        </w:r>
      </w:ins>
    </w:p>
    <w:p w14:paraId="02C458C9" w14:textId="3C73FA6F" w:rsidR="0008609D" w:rsidRDefault="0008609D" w:rsidP="0008609D">
      <w:pPr>
        <w:pStyle w:val="ListParagraph"/>
        <w:numPr>
          <w:ilvl w:val="1"/>
          <w:numId w:val="1"/>
        </w:numPr>
      </w:pPr>
      <w:proofErr w:type="gramStart"/>
      <w:r>
        <w:t>finmkt.i</w:t>
      </w:r>
      <w:ins w:id="11" w:author="Eliane Bugod" w:date="2018-02-06T12:22:00Z">
        <w:r w:rsidR="004216D9">
          <w:t>o</w:t>
        </w:r>
      </w:ins>
      <w:proofErr w:type="gramEnd"/>
    </w:p>
    <w:p w14:paraId="418ED00B" w14:textId="77777777" w:rsidR="0008609D" w:rsidRDefault="0008609D" w:rsidP="0008609D">
      <w:pPr>
        <w:pStyle w:val="ListParagraph"/>
        <w:numPr>
          <w:ilvl w:val="1"/>
          <w:numId w:val="1"/>
        </w:numPr>
      </w:pPr>
      <w:r>
        <w:t>@FinMkt</w:t>
      </w:r>
    </w:p>
    <w:p w14:paraId="0BEBEDC1" w14:textId="01270DF9" w:rsidR="00FE0F4F" w:rsidRDefault="00FE0F4F" w:rsidP="0008609D">
      <w:pPr>
        <w:pStyle w:val="ListParagraph"/>
        <w:numPr>
          <w:ilvl w:val="1"/>
          <w:numId w:val="1"/>
        </w:numPr>
      </w:pPr>
      <w:r>
        <w:t>Below that</w:t>
      </w:r>
      <w:r w:rsidR="00A94237">
        <w:t>, possibly across the width of the bottom of page 2</w:t>
      </w:r>
    </w:p>
    <w:p w14:paraId="750CB477" w14:textId="39F6E7CB" w:rsidR="00FE0F4F" w:rsidRDefault="00FE0F4F" w:rsidP="00FE0F4F">
      <w:pPr>
        <w:pStyle w:val="ListParagraph"/>
        <w:numPr>
          <w:ilvl w:val="2"/>
          <w:numId w:val="1"/>
        </w:numPr>
      </w:pPr>
      <w:r>
        <w:t xml:space="preserve">See the real thing </w:t>
      </w:r>
      <w:ins w:id="12" w:author="Luan Cox" w:date="2018-02-06T16:46:00Z">
        <w:r w:rsidR="00D055D4">
          <w:t xml:space="preserve">for </w:t>
        </w:r>
      </w:ins>
      <w:r>
        <w:t>yourself:</w:t>
      </w:r>
      <w:ins w:id="13" w:author="Eliane Bugod" w:date="2018-02-06T12:29:00Z">
        <w:r w:rsidR="00DC47C2">
          <w:t xml:space="preserve"> </w:t>
        </w:r>
      </w:ins>
    </w:p>
    <w:p w14:paraId="1BA13686" w14:textId="7B68A4A9" w:rsidR="00FE0F4F" w:rsidRDefault="00FE0F4F" w:rsidP="00FE0F4F">
      <w:pPr>
        <w:pStyle w:val="ListParagraph"/>
        <w:numPr>
          <w:ilvl w:val="3"/>
          <w:numId w:val="1"/>
        </w:numPr>
      </w:pPr>
      <w:r>
        <w:t>Lendvious.com</w:t>
      </w:r>
    </w:p>
    <w:p w14:paraId="037A06EF" w14:textId="50272CD7" w:rsidR="00FE0F4F" w:rsidRDefault="00FE0F4F" w:rsidP="00FE0F4F">
      <w:pPr>
        <w:pStyle w:val="ListParagraph"/>
        <w:numPr>
          <w:ilvl w:val="3"/>
          <w:numId w:val="1"/>
        </w:numPr>
      </w:pPr>
      <w:proofErr w:type="spellStart"/>
      <w:r>
        <w:t>Bizloans</w:t>
      </w:r>
      <w:proofErr w:type="spellEnd"/>
      <w:proofErr w:type="gramStart"/>
      <w:r>
        <w:t>.</w:t>
      </w:r>
      <w:ins w:id="14" w:author="Byron Bennett" w:date="2018-02-06T12:19:00Z">
        <w:r w:rsidR="006A5BD5">
          <w:t>.</w:t>
        </w:r>
        <w:proofErr w:type="spellStart"/>
        <w:r w:rsidR="006A5BD5">
          <w:t>io</w:t>
        </w:r>
      </w:ins>
      <w:proofErr w:type="spellEnd"/>
      <w:proofErr w:type="gramEnd"/>
    </w:p>
    <w:p w14:paraId="1ED0093D" w14:textId="77777777" w:rsidR="0008609D" w:rsidRDefault="0008609D" w:rsidP="0008609D">
      <w:pPr>
        <w:pStyle w:val="ListParagraph"/>
        <w:numPr>
          <w:ilvl w:val="0"/>
          <w:numId w:val="1"/>
        </w:numPr>
      </w:pPr>
      <w:r>
        <w:t>Page 3</w:t>
      </w:r>
    </w:p>
    <w:p w14:paraId="2DFF33CA" w14:textId="4D528B0D" w:rsidR="0008609D" w:rsidRDefault="0008609D" w:rsidP="0008609D">
      <w:pPr>
        <w:pStyle w:val="ListParagraph"/>
        <w:numPr>
          <w:ilvl w:val="1"/>
          <w:numId w:val="1"/>
        </w:numPr>
      </w:pPr>
      <w:r>
        <w:t xml:space="preserve">Gateway is a centralized platform that provides CONNECTIVITY between all lead acquisition sources </w:t>
      </w:r>
      <w:ins w:id="15" w:author="Nathan Barber" w:date="2018-02-02T19:34:00Z">
        <w:r w:rsidR="002C1F57">
          <w:t xml:space="preserve">online </w:t>
        </w:r>
      </w:ins>
      <w:r>
        <w:t>and</w:t>
      </w:r>
      <w:ins w:id="16" w:author="Luan Cox" w:date="2018-02-06T16:47:00Z">
        <w:r w:rsidR="00D055D4">
          <w:t xml:space="preserve"> 50+</w:t>
        </w:r>
      </w:ins>
      <w:r>
        <w:t xml:space="preserve"> lenders.</w:t>
      </w:r>
    </w:p>
    <w:p w14:paraId="3272A2ED" w14:textId="77777777" w:rsidR="00451301" w:rsidRDefault="00451301" w:rsidP="00451301">
      <w:pPr>
        <w:pStyle w:val="ListParagraph"/>
        <w:numPr>
          <w:ilvl w:val="0"/>
          <w:numId w:val="1"/>
        </w:numPr>
      </w:pPr>
      <w:r>
        <w:t>Page 4</w:t>
      </w:r>
    </w:p>
    <w:p w14:paraId="72E13011" w14:textId="6171A9AB" w:rsidR="00451301" w:rsidRDefault="00451301" w:rsidP="00451301">
      <w:pPr>
        <w:pStyle w:val="ListParagraph"/>
        <w:numPr>
          <w:ilvl w:val="1"/>
          <w:numId w:val="1"/>
        </w:numPr>
      </w:pPr>
      <w:r>
        <w:t xml:space="preserve">By providing connectivity to a network of lenders, Gateway helps lead acquirers, affiliate marketers, retailers, banks, </w:t>
      </w:r>
      <w:r w:rsidR="00EC0335">
        <w:t>accountant</w:t>
      </w:r>
      <w:ins w:id="17" w:author="Luan Cox" w:date="2018-02-06T16:48:00Z">
        <w:r w:rsidR="00D055D4">
          <w:t xml:space="preserve">s and </w:t>
        </w:r>
      </w:ins>
      <w:r>
        <w:t>member associations</w:t>
      </w:r>
      <w:ins w:id="18" w:author="Luan Cox" w:date="2018-02-06T16:48:00Z">
        <w:r w:rsidR="00D055D4">
          <w:t xml:space="preserve"> to</w:t>
        </w:r>
      </w:ins>
      <w:ins w:id="19" w:author="Eliane Bugod" w:date="2018-02-06T12:37:00Z">
        <w:r w:rsidR="00326E32">
          <w:t xml:space="preserve"> </w:t>
        </w:r>
      </w:ins>
      <w:r>
        <w:t>retain and grow relationships, increase revenue streams, broaden product offerings, and provide access to multiple loan options from</w:t>
      </w:r>
      <w:ins w:id="20" w:author="Luan Cox" w:date="2018-02-06T16:48:00Z">
        <w:r w:rsidR="00D055D4">
          <w:t xml:space="preserve"> </w:t>
        </w:r>
      </w:ins>
      <w:r>
        <w:t xml:space="preserve">leading </w:t>
      </w:r>
      <w:ins w:id="21" w:author="Nathan Barber" w:date="2018-02-02T19:34:00Z">
        <w:r w:rsidR="002C1F57">
          <w:t xml:space="preserve">online </w:t>
        </w:r>
      </w:ins>
      <w:r w:rsidR="00EC0335">
        <w:t>and alternative</w:t>
      </w:r>
      <w:r>
        <w:t xml:space="preserve"> lenders. </w:t>
      </w:r>
    </w:p>
    <w:p w14:paraId="43FDF170" w14:textId="2E05088B" w:rsidR="00451301" w:rsidRDefault="00451301" w:rsidP="00451301">
      <w:pPr>
        <w:pStyle w:val="ListParagraph"/>
        <w:numPr>
          <w:ilvl w:val="1"/>
          <w:numId w:val="1"/>
        </w:numPr>
      </w:pPr>
      <w:r>
        <w:t>Magnify glass – Generates new opportunities for lead acquirers, affiliate marketers, retailers, banks,</w:t>
      </w:r>
      <w:r w:rsidR="00676C6C">
        <w:t xml:space="preserve"> accountants,</w:t>
      </w:r>
      <w:r>
        <w:t xml:space="preserve"> and member associations.</w:t>
      </w:r>
    </w:p>
    <w:p w14:paraId="002439DF" w14:textId="709C95E3" w:rsidR="00451301" w:rsidRDefault="00451301" w:rsidP="00451301">
      <w:pPr>
        <w:pStyle w:val="ListParagraph"/>
        <w:numPr>
          <w:ilvl w:val="1"/>
          <w:numId w:val="1"/>
        </w:numPr>
      </w:pPr>
      <w:r>
        <w:t xml:space="preserve">On right hand side of info graphic – </w:t>
      </w:r>
      <w:ins w:id="22" w:author="Luan Cox" w:date="2018-02-06T16:50:00Z">
        <w:r w:rsidR="00D055D4">
          <w:t xml:space="preserve">Replace “Associations” with </w:t>
        </w:r>
      </w:ins>
      <w:r>
        <w:t xml:space="preserve">affiliate marketers and lead acquirers. </w:t>
      </w:r>
    </w:p>
    <w:p w14:paraId="08CCCDDF" w14:textId="04AECD0E" w:rsidR="00756D09" w:rsidRDefault="00756D09" w:rsidP="00451301">
      <w:pPr>
        <w:pStyle w:val="ListParagraph"/>
        <w:numPr>
          <w:ilvl w:val="1"/>
          <w:numId w:val="1"/>
        </w:numPr>
      </w:pPr>
      <w:r>
        <w:t>Where we have the screenshots of Gateway,</w:t>
      </w:r>
      <w:ins w:id="23" w:author="Luan Cox" w:date="2018-02-06T16:51:00Z">
        <w:r w:rsidR="00D055D4">
          <w:t xml:space="preserve"> replace </w:t>
        </w:r>
      </w:ins>
      <w:ins w:id="24" w:author="Luan Cox" w:date="2018-02-06T16:52:00Z">
        <w:r w:rsidR="00D055D4">
          <w:t>text on right with the below</w:t>
        </w:r>
      </w:ins>
    </w:p>
    <w:p w14:paraId="4B07D6A9" w14:textId="77777777" w:rsidR="00D055D4" w:rsidRDefault="00756D09" w:rsidP="00D055D4">
      <w:pPr>
        <w:pStyle w:val="ListParagraph"/>
        <w:numPr>
          <w:ilvl w:val="0"/>
          <w:numId w:val="2"/>
        </w:numPr>
        <w:rPr>
          <w:ins w:id="25" w:author="Luan Cox" w:date="2018-02-06T16:52:00Z"/>
        </w:rPr>
      </w:pPr>
      <w:r>
        <w:t xml:space="preserve">Track all steps of the loan process, from clicks, to offers, to funded. </w:t>
      </w:r>
    </w:p>
    <w:p w14:paraId="01BE0C55" w14:textId="77777777" w:rsidR="00D055D4" w:rsidRDefault="00676C6C" w:rsidP="00D055D4">
      <w:pPr>
        <w:pStyle w:val="ListParagraph"/>
        <w:numPr>
          <w:ilvl w:val="0"/>
          <w:numId w:val="2"/>
        </w:numPr>
        <w:rPr>
          <w:ins w:id="26" w:author="Luan Cox" w:date="2018-02-06T16:52:00Z"/>
        </w:rPr>
      </w:pPr>
      <w:r>
        <w:t>Ability to c</w:t>
      </w:r>
      <w:r w:rsidR="00756D09">
        <w:t xml:space="preserve">reate master and sub accounts, so you know which landing pages and marketing efforts are </w:t>
      </w:r>
      <w:r>
        <w:t>providing you the most value</w:t>
      </w:r>
    </w:p>
    <w:p w14:paraId="4A476D70" w14:textId="71044657" w:rsidR="00D055D4" w:rsidRDefault="00D055D4" w:rsidP="00D055D4">
      <w:pPr>
        <w:pStyle w:val="ListParagraph"/>
        <w:numPr>
          <w:ilvl w:val="0"/>
          <w:numId w:val="2"/>
        </w:numPr>
        <w:rPr>
          <w:ins w:id="27" w:author="Luan Cox" w:date="2018-02-06T16:53:00Z"/>
        </w:rPr>
      </w:pPr>
      <w:ins w:id="28" w:author="Luan Cox" w:date="2018-02-06T16:52:00Z">
        <w:r>
          <w:t xml:space="preserve">Know </w:t>
        </w:r>
      </w:ins>
      <w:r w:rsidR="00756D09">
        <w:t>how you are performing in the aggregate</w:t>
      </w:r>
    </w:p>
    <w:p w14:paraId="34029DC9" w14:textId="4C0B71F7" w:rsidR="00756D09" w:rsidRDefault="00756D09" w:rsidP="00D055D4">
      <w:pPr>
        <w:pStyle w:val="ListParagraph"/>
        <w:numPr>
          <w:ilvl w:val="0"/>
          <w:numId w:val="2"/>
        </w:numPr>
      </w:pPr>
    </w:p>
    <w:p w14:paraId="17050718" w14:textId="77777777" w:rsidR="00351CCF" w:rsidRPr="00D055D4" w:rsidRDefault="00351CCF" w:rsidP="00756D09">
      <w:pPr>
        <w:rPr>
          <w:ins w:id="29" w:author="Eliane Bugod" w:date="2018-02-06T12:43:00Z"/>
          <w:color w:val="808080" w:themeColor="background1" w:themeShade="80"/>
        </w:rPr>
      </w:pPr>
    </w:p>
    <w:p w14:paraId="625C6AA6" w14:textId="77777777" w:rsidR="00756D09" w:rsidRPr="00D055D4" w:rsidRDefault="00756D09" w:rsidP="00756D09">
      <w:pPr>
        <w:rPr>
          <w:color w:val="808080" w:themeColor="background1" w:themeShade="80"/>
        </w:rPr>
      </w:pPr>
      <w:bookmarkStart w:id="30" w:name="_GoBack"/>
      <w:bookmarkEnd w:id="30"/>
    </w:p>
    <w:sectPr w:rsidR="00756D09" w:rsidRPr="00D055D4" w:rsidSect="006929E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03F66"/>
    <w:multiLevelType w:val="hybridMultilevel"/>
    <w:tmpl w:val="E0F24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250F18"/>
    <w:multiLevelType w:val="hybridMultilevel"/>
    <w:tmpl w:val="7A72F5F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han Barber">
    <w15:presenceInfo w15:providerId="Windows Live" w15:userId="7b9ddfa1ef395e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43B"/>
    <w:rsid w:val="00071525"/>
    <w:rsid w:val="0008609D"/>
    <w:rsid w:val="000D263D"/>
    <w:rsid w:val="002C1F57"/>
    <w:rsid w:val="002E50E4"/>
    <w:rsid w:val="00326E32"/>
    <w:rsid w:val="00351CCF"/>
    <w:rsid w:val="004216D9"/>
    <w:rsid w:val="00451301"/>
    <w:rsid w:val="00656D0A"/>
    <w:rsid w:val="00676C6C"/>
    <w:rsid w:val="006929E9"/>
    <w:rsid w:val="006A5BD5"/>
    <w:rsid w:val="007301EF"/>
    <w:rsid w:val="00756D09"/>
    <w:rsid w:val="008467AD"/>
    <w:rsid w:val="0089138F"/>
    <w:rsid w:val="009D0FB4"/>
    <w:rsid w:val="00A94237"/>
    <w:rsid w:val="00C8381E"/>
    <w:rsid w:val="00D055D4"/>
    <w:rsid w:val="00D5643B"/>
    <w:rsid w:val="00D87476"/>
    <w:rsid w:val="00DB77C2"/>
    <w:rsid w:val="00DC47C2"/>
    <w:rsid w:val="00EC0335"/>
    <w:rsid w:val="00FE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6A9B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4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60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E4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1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4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60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E4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1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1306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FinMkt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Sklar</dc:creator>
  <cp:keywords/>
  <dc:description/>
  <cp:lastModifiedBy>Luan Cox</cp:lastModifiedBy>
  <cp:revision>2</cp:revision>
  <cp:lastPrinted>2018-02-06T17:13:00Z</cp:lastPrinted>
  <dcterms:created xsi:type="dcterms:W3CDTF">2018-02-06T21:55:00Z</dcterms:created>
  <dcterms:modified xsi:type="dcterms:W3CDTF">2018-02-06T21:55:00Z</dcterms:modified>
</cp:coreProperties>
</file>